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24C" w:rsidRPr="009E2F67" w:rsidRDefault="00C405D3" w:rsidP="0065224C">
      <w:pPr>
        <w:tabs>
          <w:tab w:val="left" w:pos="5670"/>
        </w:tabs>
        <w:rPr>
          <w:rFonts w:ascii="Arial" w:hAnsi="Arial" w:cs="Arial"/>
          <w:b/>
          <w:sz w:val="24"/>
          <w:szCs w:val="24"/>
        </w:rPr>
      </w:pPr>
      <w:r w:rsidRPr="00C405D3">
        <w:rPr>
          <w:rFonts w:ascii="Arial" w:hAnsi="Arial" w:cs="Arial"/>
          <w:sz w:val="24"/>
          <w:szCs w:val="24"/>
          <w:highlight w:val="green"/>
        </w:rPr>
        <w:t>bude doplněno</w:t>
      </w:r>
      <w:r w:rsidRPr="001B4483" w:rsidDel="00C405D3">
        <w:rPr>
          <w:rFonts w:ascii="Arial" w:hAnsi="Arial" w:cs="Arial"/>
          <w:b/>
          <w:sz w:val="24"/>
          <w:szCs w:val="24"/>
          <w:highlight w:val="green"/>
        </w:rPr>
        <w:t xml:space="preserve"> </w:t>
      </w:r>
      <w:r w:rsidR="00181A0F">
        <w:rPr>
          <w:rFonts w:ascii="Arial" w:hAnsi="Arial" w:cs="Arial"/>
          <w:b/>
          <w:sz w:val="24"/>
          <w:szCs w:val="24"/>
        </w:rPr>
        <w:t>[JMÉNO FYZICKÉ OSOBY]</w:t>
      </w:r>
    </w:p>
    <w:p w:rsidR="0065224C" w:rsidRPr="00B94A41" w:rsidRDefault="00B83EB3" w:rsidP="0065224C">
      <w:pPr>
        <w:rPr>
          <w:rFonts w:ascii="Arial" w:hAnsi="Arial" w:cs="Arial"/>
          <w:sz w:val="24"/>
          <w:szCs w:val="24"/>
        </w:rPr>
      </w:pPr>
      <w:proofErr w:type="spellStart"/>
      <w:proofErr w:type="gramStart"/>
      <w:r>
        <w:rPr>
          <w:rFonts w:ascii="Arial" w:hAnsi="Arial" w:cs="Arial"/>
          <w:sz w:val="24"/>
          <w:szCs w:val="24"/>
        </w:rPr>
        <w:t>r.č</w:t>
      </w:r>
      <w:proofErr w:type="spellEnd"/>
      <w:r w:rsidR="00181A0F">
        <w:rPr>
          <w:rFonts w:ascii="Arial" w:hAnsi="Arial" w:cs="Arial"/>
          <w:sz w:val="24"/>
          <w:szCs w:val="24"/>
        </w:rPr>
        <w:t>.</w:t>
      </w:r>
      <w:proofErr w:type="gramEnd"/>
      <w:r w:rsidR="00133C67" w:rsidRPr="00B94A41">
        <w:rPr>
          <w:rFonts w:ascii="Arial" w:hAnsi="Arial" w:cs="Arial"/>
          <w:sz w:val="24"/>
          <w:szCs w:val="24"/>
        </w:rPr>
        <w:t>: </w:t>
      </w:r>
      <w:r w:rsidR="00B20BD6" w:rsidRPr="00EF47E9">
        <w:rPr>
          <w:rFonts w:ascii="Arial" w:hAnsi="Arial" w:cs="Arial"/>
          <w:sz w:val="24"/>
          <w:szCs w:val="24"/>
          <w:highlight w:val="green"/>
        </w:rPr>
        <w:t>bude doplněno</w:t>
      </w:r>
    </w:p>
    <w:p w:rsidR="0065224C" w:rsidRPr="00B94A41" w:rsidRDefault="00181A0F" w:rsidP="0065224C">
      <w:pPr>
        <w:rPr>
          <w:rFonts w:ascii="Arial" w:hAnsi="Arial" w:cs="Arial"/>
          <w:sz w:val="24"/>
          <w:szCs w:val="24"/>
        </w:rPr>
      </w:pPr>
      <w:r>
        <w:rPr>
          <w:rFonts w:ascii="Arial" w:hAnsi="Arial" w:cs="Arial"/>
          <w:sz w:val="24"/>
          <w:szCs w:val="24"/>
        </w:rPr>
        <w:t xml:space="preserve">s </w:t>
      </w:r>
      <w:r w:rsidR="00133C67" w:rsidRPr="00B94A41">
        <w:rPr>
          <w:rFonts w:ascii="Arial" w:hAnsi="Arial" w:cs="Arial"/>
          <w:sz w:val="24"/>
          <w:szCs w:val="24"/>
        </w:rPr>
        <w:t>trvalý</w:t>
      </w:r>
      <w:r>
        <w:rPr>
          <w:rFonts w:ascii="Arial" w:hAnsi="Arial" w:cs="Arial"/>
          <w:sz w:val="24"/>
          <w:szCs w:val="24"/>
        </w:rPr>
        <w:t>m</w:t>
      </w:r>
      <w:r w:rsidR="00133C67" w:rsidRPr="00B94A41">
        <w:rPr>
          <w:rFonts w:ascii="Arial" w:hAnsi="Arial" w:cs="Arial"/>
          <w:sz w:val="24"/>
          <w:szCs w:val="24"/>
        </w:rPr>
        <w:t xml:space="preserve"> pobyt</w:t>
      </w:r>
      <w:r>
        <w:rPr>
          <w:rFonts w:ascii="Arial" w:hAnsi="Arial" w:cs="Arial"/>
          <w:sz w:val="24"/>
          <w:szCs w:val="24"/>
        </w:rPr>
        <w:t>em</w:t>
      </w:r>
      <w:r w:rsidR="00133C67" w:rsidRPr="00B94A41">
        <w:rPr>
          <w:rFonts w:ascii="Arial" w:hAnsi="Arial" w:cs="Arial"/>
          <w:sz w:val="24"/>
          <w:szCs w:val="24"/>
        </w:rPr>
        <w:t>: </w:t>
      </w:r>
      <w:r w:rsidR="00C405D3" w:rsidRPr="00C405D3">
        <w:rPr>
          <w:rFonts w:ascii="Arial" w:hAnsi="Arial" w:cs="Arial"/>
          <w:sz w:val="24"/>
          <w:szCs w:val="24"/>
          <w:highlight w:val="green"/>
        </w:rPr>
        <w:t>bude doplněno</w:t>
      </w:r>
    </w:p>
    <w:p w:rsidR="0065224C" w:rsidRPr="00FB4EB6" w:rsidRDefault="002C2E1C" w:rsidP="0065224C">
      <w:pPr>
        <w:rPr>
          <w:rFonts w:ascii="Arial" w:hAnsi="Arial" w:cs="Arial"/>
          <w:sz w:val="24"/>
          <w:szCs w:val="24"/>
        </w:rPr>
      </w:pPr>
    </w:p>
    <w:p w:rsidR="0065224C" w:rsidRPr="00003C9B" w:rsidRDefault="00133C67" w:rsidP="0065224C">
      <w:pPr>
        <w:rPr>
          <w:rFonts w:ascii="Arial" w:hAnsi="Arial" w:cs="Arial"/>
          <w:sz w:val="24"/>
          <w:szCs w:val="24"/>
        </w:rPr>
      </w:pPr>
      <w:r w:rsidRPr="00FB4EB6">
        <w:rPr>
          <w:rFonts w:ascii="Arial" w:hAnsi="Arial" w:cs="Arial"/>
          <w:sz w:val="24"/>
          <w:szCs w:val="24"/>
        </w:rPr>
        <w:t>jako „</w:t>
      </w:r>
      <w:r w:rsidR="000F1130" w:rsidRPr="000F1130">
        <w:rPr>
          <w:rFonts w:ascii="Arial" w:hAnsi="Arial" w:cs="Arial"/>
          <w:b/>
          <w:sz w:val="24"/>
          <w:szCs w:val="24"/>
        </w:rPr>
        <w:t>prodávající</w:t>
      </w:r>
      <w:r w:rsidRPr="00FB4EB6">
        <w:rPr>
          <w:rFonts w:ascii="Arial" w:hAnsi="Arial" w:cs="Arial"/>
          <w:sz w:val="24"/>
          <w:szCs w:val="24"/>
        </w:rPr>
        <w:t>“ na straně jedné</w:t>
      </w:r>
    </w:p>
    <w:p w:rsidR="00EC6415" w:rsidRDefault="00EC6415" w:rsidP="00EC6415">
      <w:pPr>
        <w:rPr>
          <w:rFonts w:ascii="Arial" w:hAnsi="Arial" w:cs="Arial"/>
          <w:sz w:val="24"/>
          <w:szCs w:val="24"/>
        </w:rPr>
      </w:pPr>
    </w:p>
    <w:p w:rsidR="00EC6415" w:rsidRDefault="00EC6415" w:rsidP="00EC6415">
      <w:pPr>
        <w:rPr>
          <w:rFonts w:ascii="Arial" w:hAnsi="Arial" w:cs="Arial"/>
          <w:sz w:val="24"/>
          <w:szCs w:val="24"/>
        </w:rPr>
      </w:pPr>
      <w:r>
        <w:rPr>
          <w:rFonts w:ascii="Arial" w:hAnsi="Arial" w:cs="Arial"/>
          <w:sz w:val="24"/>
          <w:szCs w:val="24"/>
        </w:rPr>
        <w:t>a</w:t>
      </w:r>
    </w:p>
    <w:p w:rsidR="00EC6415" w:rsidRDefault="00EC6415" w:rsidP="00EC6415">
      <w:pPr>
        <w:rPr>
          <w:rFonts w:ascii="Arial" w:hAnsi="Arial" w:cs="Arial"/>
          <w:sz w:val="24"/>
          <w:szCs w:val="24"/>
        </w:rPr>
      </w:pPr>
    </w:p>
    <w:p w:rsidR="003B5336" w:rsidRDefault="00133C67" w:rsidP="003B5336">
      <w:pPr>
        <w:rPr>
          <w:rFonts w:ascii="Arial" w:hAnsi="Arial" w:cs="Arial"/>
          <w:b/>
          <w:bCs/>
          <w:color w:val="000000"/>
          <w:sz w:val="24"/>
          <w:szCs w:val="24"/>
        </w:rPr>
      </w:pPr>
      <w:r>
        <w:rPr>
          <w:rFonts w:ascii="Arial" w:hAnsi="Arial" w:cs="Arial"/>
          <w:b/>
          <w:bCs/>
          <w:color w:val="000000"/>
          <w:sz w:val="24"/>
          <w:szCs w:val="24"/>
        </w:rPr>
        <w:t>Středočeský kraj</w:t>
      </w:r>
    </w:p>
    <w:p w:rsidR="003B5336"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11, </w:t>
      </w:r>
      <w:r w:rsidR="00181A0F">
        <w:rPr>
          <w:rFonts w:ascii="Arial" w:hAnsi="Arial" w:cs="Arial"/>
          <w:bCs/>
          <w:color w:val="000000"/>
          <w:sz w:val="24"/>
          <w:szCs w:val="24"/>
        </w:rPr>
        <w:t>Praha 5, Smíchov PSČ: 150 21</w:t>
      </w:r>
    </w:p>
    <w:p w:rsidR="003B5336" w:rsidRDefault="00133C67" w:rsidP="003B5336">
      <w:pPr>
        <w:rPr>
          <w:rFonts w:ascii="Arial" w:hAnsi="Arial" w:cs="Arial"/>
          <w:bCs/>
          <w:color w:val="000000"/>
          <w:sz w:val="24"/>
          <w:szCs w:val="24"/>
        </w:rPr>
      </w:pPr>
      <w:r>
        <w:rPr>
          <w:rFonts w:ascii="Arial" w:hAnsi="Arial" w:cs="Arial"/>
          <w:bCs/>
          <w:color w:val="000000"/>
          <w:sz w:val="24"/>
          <w:szCs w:val="24"/>
        </w:rPr>
        <w:t>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70891095</w:t>
      </w:r>
    </w:p>
    <w:p w:rsidR="003B5336" w:rsidRDefault="00133C67" w:rsidP="003B5336">
      <w:pPr>
        <w:spacing w:before="60"/>
        <w:rPr>
          <w:rFonts w:ascii="Arial" w:hAnsi="Arial" w:cs="Arial"/>
          <w:b/>
          <w:bCs/>
          <w:color w:val="000000"/>
          <w:sz w:val="24"/>
          <w:szCs w:val="24"/>
        </w:rPr>
      </w:pPr>
      <w:r>
        <w:rPr>
          <w:rFonts w:ascii="Arial" w:hAnsi="Arial" w:cs="Arial"/>
          <w:b/>
          <w:bCs/>
          <w:color w:val="000000"/>
          <w:sz w:val="24"/>
          <w:szCs w:val="24"/>
        </w:rPr>
        <w:t>zastoupen</w:t>
      </w:r>
      <w:r w:rsidR="00181A0F">
        <w:rPr>
          <w:rFonts w:ascii="Arial" w:hAnsi="Arial" w:cs="Arial"/>
          <w:b/>
          <w:bCs/>
          <w:color w:val="000000"/>
          <w:sz w:val="24"/>
          <w:szCs w:val="24"/>
        </w:rPr>
        <w:t>ý</w:t>
      </w:r>
      <w:r>
        <w:rPr>
          <w:rFonts w:ascii="Arial" w:hAnsi="Arial" w:cs="Arial"/>
          <w:b/>
          <w:bCs/>
          <w:color w:val="000000"/>
          <w:sz w:val="24"/>
          <w:szCs w:val="24"/>
        </w:rPr>
        <w:t>: Krajskou správou a údržbou silnic Středočeského kraje</w:t>
      </w:r>
      <w:r w:rsidR="00181A0F">
        <w:rPr>
          <w:rFonts w:ascii="Arial" w:hAnsi="Arial" w:cs="Arial"/>
          <w:b/>
          <w:bCs/>
          <w:color w:val="000000"/>
          <w:sz w:val="24"/>
          <w:szCs w:val="24"/>
        </w:rPr>
        <w:t>, příspěvková organizace</w:t>
      </w:r>
    </w:p>
    <w:p w:rsidR="00181A0F"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w:t>
      </w:r>
      <w:r w:rsidR="00181A0F">
        <w:rPr>
          <w:rFonts w:ascii="Arial" w:hAnsi="Arial" w:cs="Arial"/>
          <w:bCs/>
          <w:color w:val="000000"/>
          <w:sz w:val="24"/>
          <w:szCs w:val="24"/>
        </w:rPr>
        <w:t>81/</w:t>
      </w:r>
      <w:r>
        <w:rPr>
          <w:rFonts w:ascii="Arial" w:hAnsi="Arial" w:cs="Arial"/>
          <w:bCs/>
          <w:color w:val="000000"/>
          <w:sz w:val="24"/>
          <w:szCs w:val="24"/>
        </w:rPr>
        <w:t xml:space="preserve">11, </w:t>
      </w:r>
      <w:r w:rsidR="00181A0F">
        <w:rPr>
          <w:rFonts w:ascii="Arial" w:hAnsi="Arial" w:cs="Arial"/>
          <w:bCs/>
          <w:color w:val="000000"/>
          <w:sz w:val="24"/>
          <w:szCs w:val="24"/>
        </w:rPr>
        <w:t xml:space="preserve">Praha 5, Smíchov, PSČ: </w:t>
      </w:r>
      <w:r>
        <w:rPr>
          <w:rFonts w:ascii="Arial" w:hAnsi="Arial" w:cs="Arial"/>
          <w:bCs/>
          <w:color w:val="000000"/>
          <w:sz w:val="24"/>
          <w:szCs w:val="24"/>
        </w:rPr>
        <w:t xml:space="preserve">150 00  </w:t>
      </w:r>
    </w:p>
    <w:p w:rsidR="003B5336" w:rsidRDefault="002C2E1C" w:rsidP="003B5336">
      <w:pPr>
        <w:rPr>
          <w:rFonts w:ascii="Arial" w:hAnsi="Arial" w:cs="Arial"/>
          <w:bCs/>
          <w:color w:val="000000"/>
          <w:sz w:val="24"/>
          <w:szCs w:val="24"/>
        </w:rPr>
      </w:pPr>
    </w:p>
    <w:p w:rsidR="003B5336" w:rsidRDefault="00133C67" w:rsidP="003B5336">
      <w:pPr>
        <w:tabs>
          <w:tab w:val="left" w:pos="1276"/>
        </w:tabs>
        <w:rPr>
          <w:rFonts w:ascii="Arial" w:hAnsi="Arial" w:cs="Arial"/>
          <w:bCs/>
          <w:color w:val="000000"/>
          <w:sz w:val="24"/>
          <w:szCs w:val="24"/>
        </w:rPr>
      </w:pPr>
      <w:r>
        <w:rPr>
          <w:rFonts w:ascii="Arial" w:hAnsi="Arial" w:cs="Arial"/>
          <w:bCs/>
          <w:color w:val="000000"/>
          <w:sz w:val="24"/>
          <w:szCs w:val="24"/>
        </w:rPr>
        <w:t xml:space="preserve"> 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000 66 001</w:t>
      </w:r>
    </w:p>
    <w:p w:rsidR="003B5336" w:rsidRDefault="00181A0F" w:rsidP="003B5336">
      <w:pPr>
        <w:rPr>
          <w:rFonts w:ascii="Arial" w:hAnsi="Arial" w:cs="Arial"/>
          <w:b/>
          <w:bCs/>
          <w:color w:val="000000"/>
          <w:sz w:val="24"/>
          <w:szCs w:val="24"/>
        </w:rPr>
      </w:pPr>
      <w:r>
        <w:rPr>
          <w:rFonts w:ascii="Arial" w:hAnsi="Arial" w:cs="Arial"/>
          <w:bCs/>
          <w:color w:val="000000"/>
          <w:sz w:val="24"/>
          <w:szCs w:val="24"/>
        </w:rPr>
        <w:t>za ktero</w:t>
      </w:r>
      <w:r w:rsidR="00485DCC">
        <w:rPr>
          <w:rFonts w:ascii="Arial" w:hAnsi="Arial" w:cs="Arial"/>
          <w:bCs/>
          <w:color w:val="000000"/>
          <w:sz w:val="24"/>
          <w:szCs w:val="24"/>
        </w:rPr>
        <w:t>u jedná Mgr</w:t>
      </w:r>
      <w:r>
        <w:rPr>
          <w:rFonts w:ascii="Arial" w:hAnsi="Arial" w:cs="Arial"/>
          <w:bCs/>
          <w:color w:val="000000"/>
          <w:sz w:val="24"/>
          <w:szCs w:val="24"/>
        </w:rPr>
        <w:t xml:space="preserve">. Zdeněk Dvořák, </w:t>
      </w:r>
      <w:r w:rsidR="00000E00">
        <w:rPr>
          <w:rFonts w:ascii="Arial" w:hAnsi="Arial" w:cs="Arial"/>
          <w:bCs/>
          <w:color w:val="000000"/>
          <w:sz w:val="24"/>
          <w:szCs w:val="24"/>
        </w:rPr>
        <w:t>MPA</w:t>
      </w:r>
      <w:r w:rsidR="00485DCC">
        <w:rPr>
          <w:rFonts w:ascii="Arial" w:hAnsi="Arial" w:cs="Arial"/>
          <w:bCs/>
          <w:color w:val="000000"/>
          <w:sz w:val="24"/>
          <w:szCs w:val="24"/>
        </w:rPr>
        <w:t xml:space="preserve">, </w:t>
      </w:r>
      <w:r>
        <w:rPr>
          <w:rFonts w:ascii="Arial" w:hAnsi="Arial" w:cs="Arial"/>
          <w:bCs/>
          <w:color w:val="000000"/>
          <w:sz w:val="24"/>
          <w:szCs w:val="24"/>
        </w:rPr>
        <w:t>ředitel</w:t>
      </w:r>
      <w:r w:rsidR="00133C67">
        <w:rPr>
          <w:rFonts w:ascii="Arial" w:hAnsi="Arial" w:cs="Arial"/>
          <w:b/>
          <w:bCs/>
          <w:color w:val="000000"/>
          <w:sz w:val="24"/>
          <w:szCs w:val="24"/>
        </w:rPr>
        <w:t xml:space="preserve"> </w:t>
      </w:r>
    </w:p>
    <w:p w:rsidR="003B5336" w:rsidRDefault="002C2E1C" w:rsidP="003B5336">
      <w:pPr>
        <w:rPr>
          <w:rFonts w:ascii="Arial" w:hAnsi="Arial" w:cs="Arial"/>
          <w:sz w:val="24"/>
          <w:szCs w:val="24"/>
        </w:rPr>
      </w:pPr>
    </w:p>
    <w:p w:rsidR="00003C9B" w:rsidRPr="00FF2CB5" w:rsidRDefault="00133C67" w:rsidP="003B5336">
      <w:pPr>
        <w:rPr>
          <w:rFonts w:ascii="Arial" w:hAnsi="Arial" w:cs="Arial"/>
          <w:sz w:val="24"/>
          <w:szCs w:val="24"/>
        </w:rPr>
      </w:pPr>
      <w:r>
        <w:rPr>
          <w:rFonts w:ascii="Arial" w:hAnsi="Arial" w:cs="Arial"/>
          <w:sz w:val="24"/>
          <w:szCs w:val="24"/>
        </w:rPr>
        <w:t>jako „</w:t>
      </w:r>
      <w:r w:rsidR="000F1130" w:rsidRPr="000F1130">
        <w:rPr>
          <w:rFonts w:ascii="Arial" w:hAnsi="Arial" w:cs="Arial"/>
          <w:b/>
          <w:sz w:val="24"/>
          <w:szCs w:val="24"/>
        </w:rPr>
        <w:t>kupují</w:t>
      </w:r>
      <w:r w:rsidR="000F1130" w:rsidRPr="0043003C">
        <w:rPr>
          <w:rFonts w:ascii="Arial" w:hAnsi="Arial" w:cs="Arial"/>
          <w:b/>
          <w:sz w:val="24"/>
          <w:szCs w:val="24"/>
        </w:rPr>
        <w:t>c</w:t>
      </w:r>
      <w:r w:rsidRPr="0043003C">
        <w:rPr>
          <w:rFonts w:ascii="Arial" w:hAnsi="Arial" w:cs="Arial"/>
          <w:b/>
          <w:sz w:val="24"/>
          <w:szCs w:val="24"/>
        </w:rPr>
        <w:t>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0F1130" w:rsidRPr="000F1130">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proofErr w:type="gramStart"/>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roofErr w:type="gramEnd"/>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je </w:t>
      </w:r>
      <w:r w:rsidR="00A87DB8">
        <w:rPr>
          <w:rFonts w:ascii="Arial" w:hAnsi="Arial" w:cs="Arial"/>
          <w:sz w:val="24"/>
          <w:szCs w:val="24"/>
        </w:rPr>
        <w:t xml:space="preserve">výlučným </w:t>
      </w:r>
      <w:r>
        <w:rPr>
          <w:rFonts w:ascii="Arial" w:hAnsi="Arial" w:cs="Arial"/>
          <w:sz w:val="24"/>
          <w:szCs w:val="24"/>
        </w:rPr>
        <w:t xml:space="preserve">vlastníkem </w:t>
      </w:r>
      <w:r w:rsidRPr="00A168D1">
        <w:rPr>
          <w:rFonts w:ascii="Arial" w:hAnsi="Arial" w:cs="Arial"/>
          <w:sz w:val="24"/>
          <w:szCs w:val="24"/>
          <w:highlight w:val="yellow"/>
        </w:rPr>
        <w:t>pozemku</w:t>
      </w:r>
      <w:r w:rsidRPr="00EF47E9">
        <w:rPr>
          <w:rFonts w:ascii="Arial" w:hAnsi="Arial" w:cs="Arial"/>
          <w:sz w:val="24"/>
          <w:szCs w:val="24"/>
        </w:rPr>
        <w:t xml:space="preserve"> parcelní č.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w:t>
      </w:r>
      <w:r w:rsidR="00181A0F" w:rsidRPr="00EF47E9">
        <w:rPr>
          <w:rFonts w:ascii="Arial" w:hAnsi="Arial" w:cs="Arial"/>
          <w:sz w:val="24"/>
          <w:szCs w:val="24"/>
          <w:highlight w:val="green"/>
        </w:rPr>
        <w:t>druh pozemku</w:t>
      </w:r>
      <w:r w:rsidR="00EF47E9" w:rsidRPr="00EF47E9">
        <w:rPr>
          <w:rFonts w:ascii="Arial" w:hAnsi="Arial" w:cs="Arial"/>
          <w:sz w:val="24"/>
          <w:szCs w:val="24"/>
          <w:highlight w:val="green"/>
        </w:rPr>
        <w:t xml:space="preserve">: </w:t>
      </w:r>
      <w:r w:rsidR="00EF47E9" w:rsidRPr="00C405D3">
        <w:rPr>
          <w:rFonts w:ascii="Arial" w:hAnsi="Arial" w:cs="Arial"/>
          <w:sz w:val="24"/>
          <w:szCs w:val="24"/>
          <w:highlight w:val="green"/>
        </w:rPr>
        <w:t>bude doplněno</w:t>
      </w:r>
      <w:r w:rsidRPr="00EF47E9">
        <w:rPr>
          <w:rFonts w:ascii="Arial" w:hAnsi="Arial" w:cs="Arial"/>
          <w:sz w:val="24"/>
          <w:szCs w:val="24"/>
        </w:rPr>
        <w:t xml:space="preserve">) o výměře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m²,</w:t>
      </w:r>
      <w:r>
        <w:rPr>
          <w:rFonts w:ascii="Arial" w:hAnsi="Arial" w:cs="Arial"/>
          <w:sz w:val="24"/>
          <w:szCs w:val="24"/>
        </w:rPr>
        <w:t xml:space="preserve"> </w:t>
      </w:r>
      <w:proofErr w:type="spellStart"/>
      <w:r w:rsidR="00181A0F" w:rsidRPr="00A168D1">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C405D3" w:rsidRPr="00C405D3">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C405D3" w:rsidRPr="00C405D3">
        <w:rPr>
          <w:rFonts w:ascii="Arial" w:hAnsi="Arial" w:cs="Arial"/>
          <w:sz w:val="24"/>
          <w:szCs w:val="24"/>
          <w:highlight w:val="green"/>
        </w:rPr>
        <w:t>bude doplněno</w:t>
      </w:r>
      <w:r>
        <w:rPr>
          <w:rFonts w:ascii="Arial" w:hAnsi="Arial" w:cs="Arial"/>
          <w:sz w:val="24"/>
          <w:szCs w:val="24"/>
        </w:rPr>
        <w:t xml:space="preserve"> na LV č. </w:t>
      </w:r>
      <w:r w:rsidR="00C405D3" w:rsidRPr="00C405D3">
        <w:rPr>
          <w:rFonts w:ascii="Arial" w:hAnsi="Arial" w:cs="Arial"/>
          <w:sz w:val="24"/>
          <w:szCs w:val="24"/>
          <w:highlight w:val="green"/>
        </w:rPr>
        <w:t>bude doplněno</w:t>
      </w:r>
      <w:r>
        <w:rPr>
          <w:rFonts w:ascii="Arial" w:hAnsi="Arial" w:cs="Arial"/>
          <w:sz w:val="24"/>
          <w:szCs w:val="24"/>
        </w:rPr>
        <w:t xml:space="preserve"> pro obec </w:t>
      </w:r>
      <w:r w:rsidR="00C405D3" w:rsidRPr="00C405D3">
        <w:rPr>
          <w:rFonts w:ascii="Arial" w:hAnsi="Arial" w:cs="Arial"/>
          <w:sz w:val="24"/>
          <w:szCs w:val="24"/>
          <w:highlight w:val="green"/>
        </w:rPr>
        <w:t>bude doplněno</w:t>
      </w:r>
      <w:r>
        <w:rPr>
          <w:rFonts w:ascii="Arial" w:hAnsi="Arial" w:cs="Arial"/>
          <w:sz w:val="24"/>
          <w:szCs w:val="24"/>
        </w:rPr>
        <w:t xml:space="preserve"> a </w:t>
      </w:r>
      <w:proofErr w:type="gramStart"/>
      <w:r>
        <w:rPr>
          <w:rFonts w:ascii="Arial" w:hAnsi="Arial" w:cs="Arial"/>
          <w:sz w:val="24"/>
          <w:szCs w:val="24"/>
        </w:rPr>
        <w:t>k.</w:t>
      </w:r>
      <w:proofErr w:type="spellStart"/>
      <w:r>
        <w:rPr>
          <w:rFonts w:ascii="Arial" w:hAnsi="Arial" w:cs="Arial"/>
          <w:sz w:val="24"/>
          <w:szCs w:val="24"/>
        </w:rPr>
        <w:t>ú</w:t>
      </w:r>
      <w:proofErr w:type="spellEnd"/>
      <w:r>
        <w:rPr>
          <w:rFonts w:ascii="Arial" w:hAnsi="Arial" w:cs="Arial"/>
          <w:sz w:val="24"/>
          <w:szCs w:val="24"/>
        </w:rPr>
        <w:t xml:space="preserve">. </w:t>
      </w:r>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Pr>
          <w:rFonts w:ascii="Arial" w:hAnsi="Arial" w:cs="Arial"/>
          <w:sz w:val="24"/>
          <w:szCs w:val="24"/>
        </w:rPr>
        <w:t xml:space="preserve"> (dále jen „</w:t>
      </w:r>
      <w:r w:rsidR="000F1130" w:rsidRPr="000F1130">
        <w:rPr>
          <w:rFonts w:ascii="Arial" w:hAnsi="Arial" w:cs="Arial"/>
          <w:b/>
          <w:sz w:val="24"/>
          <w:szCs w:val="24"/>
        </w:rPr>
        <w:t>předmět smlouvy</w:t>
      </w:r>
      <w:r>
        <w:rPr>
          <w:rFonts w:ascii="Arial" w:hAnsi="Arial" w:cs="Arial"/>
          <w:sz w:val="24"/>
          <w:szCs w:val="24"/>
        </w:rPr>
        <w:t>“).</w:t>
      </w:r>
    </w:p>
    <w:p w:rsidR="00567808" w:rsidRPr="001B4483" w:rsidRDefault="002C2E1C"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43003C">
        <w:rPr>
          <w:rFonts w:ascii="Arial" w:hAnsi="Arial" w:cs="Arial"/>
          <w:sz w:val="24"/>
          <w:szCs w:val="24"/>
        </w:rPr>
        <w:t xml:space="preserve"> listiny</w:t>
      </w:r>
      <w:r>
        <w:rPr>
          <w:rFonts w:ascii="Arial" w:hAnsi="Arial" w:cs="Arial"/>
          <w:sz w:val="24"/>
          <w:szCs w:val="24"/>
        </w:rPr>
        <w:t xml:space="preserve"> „</w:t>
      </w:r>
      <w:r w:rsidR="00C405D3" w:rsidRPr="00C405D3">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 xml:space="preserve">Prodávající se touto smlouvou zavazuje odevzdat předmět smlouvy uvedený v čl. I. této smlouvy, a to </w:t>
      </w:r>
      <w:r w:rsidRPr="00A168D1">
        <w:rPr>
          <w:rFonts w:ascii="Arial" w:hAnsi="Arial" w:cs="Arial"/>
          <w:sz w:val="24"/>
          <w:szCs w:val="24"/>
          <w:highlight w:val="yellow"/>
        </w:rPr>
        <w:t>poze</w:t>
      </w:r>
      <w:r w:rsidR="00A87DB8">
        <w:rPr>
          <w:rFonts w:ascii="Arial" w:hAnsi="Arial" w:cs="Arial"/>
          <w:sz w:val="24"/>
          <w:szCs w:val="24"/>
          <w:highlight w:val="yellow"/>
        </w:rPr>
        <w:t>mek</w:t>
      </w:r>
      <w:r w:rsidRPr="00A168D1">
        <w:rPr>
          <w:rFonts w:ascii="Arial" w:hAnsi="Arial" w:cs="Arial"/>
          <w:sz w:val="24"/>
          <w:szCs w:val="24"/>
          <w:highlight w:val="yellow"/>
        </w:rPr>
        <w:t xml:space="preserve"> </w:t>
      </w:r>
      <w:r w:rsidRPr="00EF47E9">
        <w:rPr>
          <w:rFonts w:ascii="Arial" w:hAnsi="Arial" w:cs="Arial"/>
          <w:sz w:val="24"/>
          <w:szCs w:val="24"/>
        </w:rPr>
        <w:t xml:space="preserve">parcelní </w:t>
      </w:r>
      <w:r w:rsidR="00A168D1" w:rsidRPr="00EF47E9">
        <w:rPr>
          <w:rFonts w:ascii="Arial" w:hAnsi="Arial" w:cs="Arial"/>
          <w:sz w:val="24"/>
          <w:szCs w:val="24"/>
        </w:rPr>
        <w:t xml:space="preserve">č. </w:t>
      </w:r>
      <w:r w:rsidR="00C405D3" w:rsidRPr="00C405D3">
        <w:rPr>
          <w:rFonts w:ascii="Arial" w:hAnsi="Arial" w:cs="Arial"/>
          <w:sz w:val="24"/>
          <w:szCs w:val="24"/>
          <w:highlight w:val="green"/>
        </w:rPr>
        <w:t>bude doplněno</w:t>
      </w:r>
      <w:r>
        <w:rPr>
          <w:rFonts w:ascii="Arial" w:hAnsi="Arial" w:cs="Arial"/>
          <w:sz w:val="24"/>
          <w:szCs w:val="24"/>
        </w:rPr>
        <w:t xml:space="preserve">, </w:t>
      </w:r>
      <w:r w:rsidRPr="00EF47E9">
        <w:rPr>
          <w:rFonts w:ascii="Arial" w:hAnsi="Arial" w:cs="Arial"/>
          <w:sz w:val="24"/>
          <w:szCs w:val="24"/>
          <w:highlight w:val="yellow"/>
        </w:rPr>
        <w:t>vše</w:t>
      </w:r>
      <w:r>
        <w:rPr>
          <w:rFonts w:ascii="Arial" w:hAnsi="Arial" w:cs="Arial"/>
          <w:sz w:val="24"/>
          <w:szCs w:val="24"/>
        </w:rPr>
        <w:t xml:space="preserve"> </w:t>
      </w:r>
      <w:r w:rsidR="00EF47E9">
        <w:rPr>
          <w:rFonts w:ascii="Arial" w:hAnsi="Arial" w:cs="Arial"/>
          <w:sz w:val="24"/>
          <w:szCs w:val="24"/>
        </w:rPr>
        <w:t xml:space="preserve">v </w:t>
      </w:r>
      <w:proofErr w:type="gramStart"/>
      <w:r>
        <w:rPr>
          <w:rFonts w:ascii="Arial" w:hAnsi="Arial" w:cs="Arial"/>
          <w:sz w:val="24"/>
          <w:szCs w:val="24"/>
        </w:rPr>
        <w:t>k.</w:t>
      </w:r>
      <w:proofErr w:type="spellStart"/>
      <w:r>
        <w:rPr>
          <w:rFonts w:ascii="Arial" w:hAnsi="Arial" w:cs="Arial"/>
          <w:sz w:val="24"/>
          <w:szCs w:val="24"/>
        </w:rPr>
        <w:t>ú</w:t>
      </w:r>
      <w:proofErr w:type="spellEnd"/>
      <w:r>
        <w:rPr>
          <w:rFonts w:ascii="Arial" w:hAnsi="Arial" w:cs="Arial"/>
          <w:sz w:val="24"/>
          <w:szCs w:val="24"/>
        </w:rPr>
        <w:t xml:space="preserve">. </w:t>
      </w:r>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Pr>
          <w:rFonts w:ascii="Arial" w:hAnsi="Arial" w:cs="Arial"/>
          <w:sz w:val="24"/>
          <w:szCs w:val="24"/>
        </w:rPr>
        <w:t>, se všemi součástmi a příslušenstvím, právy a povinnostmi, kupujícímu za kupní cenu uvedenou v článku 3.2 této smlouvy a zavazuje se umožnit kupujícímu nabytí vlastnického práva k předmětu smlouvy.</w:t>
      </w:r>
    </w:p>
    <w:p w:rsidR="0048273F" w:rsidRDefault="002C2E1C"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lastRenderedPageBreak/>
        <w:t>2.2</w:t>
      </w:r>
      <w:r>
        <w:rPr>
          <w:rFonts w:ascii="Arial" w:hAnsi="Arial" w:cs="Arial"/>
          <w:sz w:val="24"/>
          <w:szCs w:val="24"/>
        </w:rPr>
        <w:tab/>
        <w:t>Kupující se zavazuje předmět smlouvy převzít a zaplatit prodávajícímu sjednanou kupní cenu.</w:t>
      </w:r>
    </w:p>
    <w:p w:rsidR="0048273F" w:rsidRDefault="002C2E1C"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EF47E9">
        <w:rPr>
          <w:rFonts w:ascii="Arial" w:hAnsi="Arial" w:cs="Arial"/>
          <w:sz w:val="24"/>
          <w:szCs w:val="24"/>
        </w:rPr>
        <w:t xml:space="preserve">Tato </w:t>
      </w:r>
      <w:r w:rsidR="00621BA0" w:rsidRPr="00D310FD">
        <w:rPr>
          <w:rFonts w:ascii="Arial" w:hAnsi="Arial" w:cs="Arial"/>
          <w:sz w:val="24"/>
          <w:szCs w:val="24"/>
        </w:rPr>
        <w:t xml:space="preserve">smlouva je uzavírána za účelem zajištění veřejně prospěšné stavby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na kterou bylo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r w:rsidR="00621BA0" w:rsidRPr="00D310FD">
        <w:rPr>
          <w:rFonts w:ascii="Arial" w:hAnsi="Arial" w:cs="Arial"/>
          <w:sz w:val="24"/>
          <w:szCs w:val="24"/>
        </w:rPr>
        <w:t xml:space="preserve">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pod </w:t>
      </w:r>
      <w:proofErr w:type="gramStart"/>
      <w:r w:rsidR="00621BA0" w:rsidRPr="00D310FD">
        <w:rPr>
          <w:rFonts w:ascii="Arial" w:hAnsi="Arial" w:cs="Arial"/>
          <w:sz w:val="24"/>
          <w:szCs w:val="24"/>
        </w:rPr>
        <w:t>č.j.</w:t>
      </w:r>
      <w:proofErr w:type="gramEnd"/>
      <w:r w:rsidR="00621BA0" w:rsidRPr="00D310FD">
        <w:rPr>
          <w:rFonts w:ascii="Arial" w:hAnsi="Arial" w:cs="Arial"/>
          <w:sz w:val="24"/>
          <w:szCs w:val="24"/>
        </w:rPr>
        <w:t xml:space="preserv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vydáno územní rozhodnutí, které nabylo právní </w:t>
      </w:r>
      <w:r w:rsidR="00621BA0" w:rsidRPr="00A168D1">
        <w:rPr>
          <w:rFonts w:ascii="Arial" w:hAnsi="Arial" w:cs="Arial"/>
          <w:sz w:val="24"/>
          <w:szCs w:val="24"/>
        </w:rPr>
        <w:t xml:space="preserve">moci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proofErr w:type="gramStart"/>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sidRPr="003203EF">
        <w:rPr>
          <w:rFonts w:ascii="Arial" w:hAnsi="Arial" w:cs="Arial"/>
          <w:sz w:val="24"/>
          <w:szCs w:val="24"/>
        </w:rPr>
        <w:t xml:space="preserve"> znalce </w:t>
      </w:r>
      <w:proofErr w:type="gramStart"/>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sidRPr="003203EF">
        <w:rPr>
          <w:rFonts w:ascii="Arial" w:hAnsi="Arial" w:cs="Arial"/>
          <w:sz w:val="24"/>
          <w:szCs w:val="24"/>
        </w:rPr>
        <w:t xml:space="preserve">, sídlem </w:t>
      </w:r>
      <w:r w:rsidR="00C405D3" w:rsidRPr="00C405D3">
        <w:rPr>
          <w:rFonts w:ascii="Arial" w:hAnsi="Arial" w:cs="Arial"/>
          <w:sz w:val="24"/>
          <w:szCs w:val="24"/>
          <w:highlight w:val="green"/>
        </w:rPr>
        <w:t>bude doplněno</w:t>
      </w:r>
      <w:r w:rsidRPr="003203EF">
        <w:rPr>
          <w:rFonts w:ascii="Arial" w:hAnsi="Arial" w:cs="Arial"/>
          <w:sz w:val="24"/>
          <w:szCs w:val="24"/>
        </w:rPr>
        <w:t xml:space="preserve">, ze dne </w:t>
      </w:r>
      <w:r w:rsidR="00C405D3" w:rsidRPr="00C405D3">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A168D1">
        <w:rPr>
          <w:rFonts w:ascii="Arial" w:hAnsi="Arial" w:cs="Arial"/>
          <w:sz w:val="24"/>
          <w:szCs w:val="24"/>
          <w:highlight w:val="yellow"/>
        </w:rPr>
        <w:t>ne</w:t>
      </w:r>
      <w:r w:rsidR="00AC217A">
        <w:rPr>
          <w:rFonts w:ascii="Arial" w:hAnsi="Arial" w:cs="Arial"/>
          <w:sz w:val="24"/>
          <w:szCs w:val="24"/>
          <w:highlight w:val="yellow"/>
        </w:rPr>
        <w:t>/</w:t>
      </w:r>
      <w:r w:rsidRPr="00A168D1">
        <w:rPr>
          <w:rFonts w:ascii="Arial" w:hAnsi="Arial" w:cs="Arial"/>
          <w:sz w:val="24"/>
          <w:szCs w:val="24"/>
          <w:highlight w:val="yellow"/>
        </w:rPr>
        <w:t>stavebního pozemku</w:t>
      </w:r>
      <w:ins w:id="0" w:author="Autor">
        <w:r w:rsidR="00BC4DC8">
          <w:rPr>
            <w:rFonts w:ascii="Arial" w:hAnsi="Arial" w:cs="Arial"/>
            <w:sz w:val="24"/>
            <w:szCs w:val="24"/>
          </w:rPr>
          <w:t>, včetně všech součástí a příslušenství,</w:t>
        </w:r>
      </w:ins>
      <w:r w:rsidRPr="00E51418">
        <w:rPr>
          <w:rFonts w:ascii="Arial" w:hAnsi="Arial" w:cs="Arial"/>
          <w:sz w:val="24"/>
          <w:szCs w:val="24"/>
        </w:rPr>
        <w:t xml:space="preserve"> </w:t>
      </w:r>
      <w:r w:rsidR="00C405D3" w:rsidRPr="00C405D3">
        <w:rPr>
          <w:rFonts w:ascii="Arial" w:hAnsi="Arial" w:cs="Arial"/>
          <w:sz w:val="24"/>
          <w:szCs w:val="24"/>
          <w:highlight w:val="green"/>
        </w:rPr>
        <w:t>bude doplněno</w:t>
      </w:r>
      <w:r w:rsidRPr="00E51418">
        <w:rPr>
          <w:rFonts w:ascii="Arial" w:hAnsi="Arial" w:cs="Arial"/>
          <w:sz w:val="24"/>
          <w:szCs w:val="24"/>
        </w:rPr>
        <w:t>,- Kč</w:t>
      </w:r>
      <w:ins w:id="1" w:author="Autor">
        <w:r w:rsidR="00BC4DC8">
          <w:rPr>
            <w:rFonts w:ascii="Arial" w:hAnsi="Arial" w:cs="Arial"/>
            <w:sz w:val="24"/>
            <w:szCs w:val="24"/>
          </w:rPr>
          <w:t>.</w:t>
        </w:r>
      </w:ins>
      <w:r w:rsidR="005639C5">
        <w:rPr>
          <w:rFonts w:ascii="Arial" w:hAnsi="Arial" w:cs="Arial"/>
          <w:sz w:val="24"/>
          <w:szCs w:val="24"/>
        </w:rPr>
        <w:t xml:space="preserve"> </w:t>
      </w:r>
      <w:del w:id="2" w:author="Autor">
        <w:r w:rsidR="005639C5" w:rsidDel="00BC4DC8">
          <w:rPr>
            <w:rFonts w:ascii="Arial" w:hAnsi="Arial" w:cs="Arial"/>
            <w:sz w:val="24"/>
            <w:szCs w:val="24"/>
          </w:rPr>
          <w:delText xml:space="preserve">a hodnota trvalých porostů </w:delText>
        </w:r>
        <w:r w:rsidR="00C405D3" w:rsidRPr="00C405D3" w:rsidDel="00BC4DC8">
          <w:rPr>
            <w:rFonts w:ascii="Arial" w:hAnsi="Arial" w:cs="Arial"/>
            <w:sz w:val="24"/>
            <w:szCs w:val="24"/>
            <w:highlight w:val="green"/>
          </w:rPr>
          <w:delText>bude doplněno</w:delText>
        </w:r>
        <w:r w:rsidR="00EF47E9" w:rsidDel="00BC4DC8">
          <w:rPr>
            <w:rFonts w:ascii="Arial" w:hAnsi="Arial" w:cs="Arial"/>
            <w:sz w:val="24"/>
            <w:szCs w:val="24"/>
          </w:rPr>
          <w:delText>,-</w:delText>
        </w:r>
        <w:r w:rsidR="005639C5" w:rsidDel="00BC4DC8">
          <w:rPr>
            <w:rFonts w:ascii="Arial" w:hAnsi="Arial" w:cs="Arial"/>
            <w:sz w:val="24"/>
            <w:szCs w:val="24"/>
          </w:rPr>
          <w:delText xml:space="preserve"> Kč</w:delText>
        </w:r>
        <w:r w:rsidDel="00BC4DC8">
          <w:rPr>
            <w:rFonts w:ascii="Arial" w:hAnsi="Arial" w:cs="Arial"/>
            <w:sz w:val="24"/>
            <w:szCs w:val="24"/>
          </w:rPr>
          <w:delText xml:space="preserve">. Hodnota předmětu smlouvy činí dle znaleckého posudku </w:delText>
        </w:r>
        <w:r w:rsidR="00C405D3" w:rsidRPr="00C405D3" w:rsidDel="00BC4DC8">
          <w:rPr>
            <w:rFonts w:ascii="Arial" w:hAnsi="Arial" w:cs="Arial"/>
            <w:sz w:val="24"/>
            <w:szCs w:val="24"/>
            <w:highlight w:val="green"/>
          </w:rPr>
          <w:delText>bude doplněno</w:delText>
        </w:r>
        <w:r w:rsidDel="00BC4DC8">
          <w:rPr>
            <w:rFonts w:ascii="Arial" w:hAnsi="Arial" w:cs="Arial"/>
            <w:sz w:val="24"/>
            <w:szCs w:val="24"/>
          </w:rPr>
          <w:delText>,- Kč.</w:delText>
        </w:r>
      </w:del>
    </w:p>
    <w:p w:rsidR="002D669F" w:rsidRDefault="002C2E1C"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EF47E9">
        <w:rPr>
          <w:rFonts w:ascii="Arial" w:hAnsi="Arial" w:cs="Arial"/>
          <w:sz w:val="24"/>
          <w:szCs w:val="24"/>
          <w:highlight w:val="yellow"/>
        </w:rPr>
        <w:t>prodává a </w:t>
      </w:r>
      <w:r w:rsidRPr="00A168D1">
        <w:rPr>
          <w:rFonts w:ascii="Arial" w:hAnsi="Arial" w:cs="Arial"/>
          <w:sz w:val="24"/>
          <w:szCs w:val="24"/>
          <w:highlight w:val="yellow"/>
        </w:rPr>
        <w:t>odevzdává</w:t>
      </w:r>
      <w:r>
        <w:rPr>
          <w:rFonts w:ascii="Arial" w:hAnsi="Arial" w:cs="Arial"/>
          <w:sz w:val="24"/>
          <w:szCs w:val="24"/>
        </w:rPr>
        <w:t xml:space="preserve"> předmět smlouvy specifikovaný v odst. 2.1 kupujícímu, a to včetně všech součástí a příslušenství, za kupní cenu ve výši </w:t>
      </w:r>
      <w:r w:rsidR="00C405D3" w:rsidRPr="00C405D3">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C405D3" w:rsidRPr="00C405D3">
        <w:rPr>
          <w:rFonts w:ascii="Arial" w:hAnsi="Arial" w:cs="Arial"/>
          <w:sz w:val="24"/>
          <w:szCs w:val="24"/>
          <w:highlight w:val="green"/>
        </w:rPr>
        <w:t>bude doplněno</w:t>
      </w:r>
      <w:r>
        <w:rPr>
          <w:rFonts w:ascii="Arial" w:hAnsi="Arial" w:cs="Arial"/>
          <w:sz w:val="24"/>
          <w:szCs w:val="24"/>
        </w:rPr>
        <w:t xml:space="preserve"> korun českých). Tato cena vychází ze </w:t>
      </w:r>
      <w:r w:rsidR="00B83EB3">
        <w:rPr>
          <w:rFonts w:ascii="Arial" w:hAnsi="Arial" w:cs="Arial"/>
          <w:sz w:val="24"/>
          <w:szCs w:val="24"/>
        </w:rPr>
        <w:t xml:space="preserve">znaleckého posudku dle odst. 3.1 </w:t>
      </w:r>
      <w:r w:rsidR="00B83EB3" w:rsidRPr="00B83EB3">
        <w:rPr>
          <w:rFonts w:ascii="Arial" w:hAnsi="Arial" w:cs="Arial"/>
          <w:sz w:val="24"/>
          <w:szCs w:val="24"/>
        </w:rPr>
        <w:t>s přihlédnutím k ust. § 3b zák. č. 416/2009 Sb.</w:t>
      </w:r>
    </w:p>
    <w:p w:rsidR="002D669F" w:rsidRDefault="002C2E1C"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 xml:space="preserve">Tato kupní cena se mezi smluvními stranami vypořádává tak, že celou částku zaplatí kupující straně prodávající bezhotovostním převodem na účet </w:t>
      </w:r>
      <w:proofErr w:type="gramStart"/>
      <w:r>
        <w:rPr>
          <w:rFonts w:ascii="Arial" w:hAnsi="Arial" w:cs="Arial"/>
          <w:sz w:val="24"/>
          <w:szCs w:val="24"/>
        </w:rPr>
        <w:t>č. ............................................ / ....................  vedený</w:t>
      </w:r>
      <w:proofErr w:type="gramEnd"/>
      <w:r>
        <w:rPr>
          <w:rFonts w:ascii="Arial" w:hAnsi="Arial" w:cs="Arial"/>
          <w:sz w:val="24"/>
          <w:szCs w:val="24"/>
        </w:rPr>
        <w:t xml:space="preserve">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2C2E1C"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vystavené na </w:t>
      </w:r>
      <w:r w:rsidRPr="00A168D1">
        <w:rPr>
          <w:rFonts w:ascii="Arial" w:hAnsi="Arial" w:cs="Arial"/>
          <w:sz w:val="24"/>
          <w:szCs w:val="24"/>
          <w:highlight w:val="yellow"/>
        </w:rPr>
        <w:t>jméno a adresu prodávajícího</w:t>
      </w:r>
      <w:r>
        <w:rPr>
          <w:rFonts w:ascii="Arial" w:hAnsi="Arial" w:cs="Arial"/>
          <w:sz w:val="24"/>
          <w:szCs w:val="24"/>
        </w:rPr>
        <w:t>, které jsou uvedeny v záhlaví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A168D1">
        <w:rPr>
          <w:rFonts w:ascii="Arial" w:hAnsi="Arial" w:cs="Arial"/>
          <w:sz w:val="24"/>
          <w:szCs w:val="24"/>
          <w:highlight w:val="yellow"/>
        </w:rPr>
        <w:t>prohlašuje</w:t>
      </w:r>
      <w:r>
        <w:rPr>
          <w:rFonts w:ascii="Arial" w:hAnsi="Arial" w:cs="Arial"/>
          <w:sz w:val="24"/>
          <w:szCs w:val="24"/>
        </w:rPr>
        <w:t xml:space="preserve">, že na něm neváznou žádné dluhy, věcná břemena, zástavní práva, ani jiná práva třetích </w:t>
      </w:r>
      <w:proofErr w:type="gramStart"/>
      <w:r>
        <w:rPr>
          <w:rFonts w:ascii="Arial" w:hAnsi="Arial" w:cs="Arial"/>
          <w:sz w:val="24"/>
          <w:szCs w:val="24"/>
        </w:rPr>
        <w:t>osob a že</w:t>
      </w:r>
      <w:proofErr w:type="gramEnd"/>
      <w:r>
        <w:rPr>
          <w:rFonts w:ascii="Arial" w:hAnsi="Arial" w:cs="Arial"/>
          <w:sz w:val="24"/>
          <w:szCs w:val="24"/>
        </w:rPr>
        <w:t xml:space="preserv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2C2E1C"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A168D1">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2C2E1C"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A168D1">
        <w:rPr>
          <w:rFonts w:ascii="Arial" w:hAnsi="Arial" w:cs="Arial"/>
          <w:sz w:val="24"/>
          <w:szCs w:val="24"/>
          <w:highlight w:val="yellow"/>
        </w:rPr>
        <w:t>prodávajícího</w:t>
      </w:r>
      <w:r>
        <w:rPr>
          <w:rFonts w:ascii="Arial" w:hAnsi="Arial" w:cs="Arial"/>
          <w:sz w:val="24"/>
          <w:szCs w:val="24"/>
        </w:rPr>
        <w:t xml:space="preserve"> dle odst. 4.1 nebo porušení závazku </w:t>
      </w:r>
      <w:r w:rsidRPr="00A168D1">
        <w:rPr>
          <w:rFonts w:ascii="Arial" w:hAnsi="Arial" w:cs="Arial"/>
          <w:sz w:val="24"/>
          <w:szCs w:val="24"/>
          <w:highlight w:val="yellow"/>
        </w:rPr>
        <w:t>prodávajícího</w:t>
      </w:r>
      <w:r>
        <w:rPr>
          <w:rFonts w:ascii="Arial" w:hAnsi="Arial" w:cs="Arial"/>
          <w:sz w:val="24"/>
          <w:szCs w:val="24"/>
        </w:rPr>
        <w:t xml:space="preserve"> dle odst. </w:t>
      </w:r>
      <w:r>
        <w:rPr>
          <w:rFonts w:ascii="Arial" w:hAnsi="Arial" w:cs="Arial"/>
          <w:sz w:val="24"/>
          <w:szCs w:val="24"/>
        </w:rPr>
        <w:lastRenderedPageBreak/>
        <w:t xml:space="preserve">4.2 první věty se považují za podstatné porušení smlouvy, přičemž prodávající </w:t>
      </w:r>
      <w:r w:rsidRPr="00A168D1">
        <w:rPr>
          <w:rFonts w:ascii="Arial" w:hAnsi="Arial" w:cs="Arial"/>
          <w:sz w:val="24"/>
          <w:szCs w:val="24"/>
          <w:highlight w:val="yellow"/>
        </w:rPr>
        <w:t>bere</w:t>
      </w:r>
      <w:r>
        <w:rPr>
          <w:rFonts w:ascii="Arial" w:hAnsi="Arial" w:cs="Arial"/>
          <w:sz w:val="24"/>
          <w:szCs w:val="24"/>
        </w:rPr>
        <w:t xml:space="preserve"> na vědomí, že kupující bude v takovém případě uplatňovat svá práva podle ust. § 2099 a násl. občanského zákoníku. </w:t>
      </w:r>
    </w:p>
    <w:p w:rsidR="0029149B" w:rsidRDefault="002C2E1C"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A168D1">
        <w:rPr>
          <w:rFonts w:ascii="Arial" w:hAnsi="Arial" w:cs="Arial"/>
          <w:sz w:val="24"/>
          <w:szCs w:val="24"/>
          <w:highlight w:val="yellow"/>
        </w:rPr>
        <w:t>prodávajícího</w:t>
      </w:r>
      <w:r>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A168D1">
        <w:rPr>
          <w:rFonts w:ascii="Arial" w:hAnsi="Arial" w:cs="Arial"/>
          <w:b/>
          <w:sz w:val="24"/>
          <w:szCs w:val="24"/>
          <w:highlight w:val="yellow"/>
        </w:rPr>
        <w:t>zmocňuje</w:t>
      </w:r>
      <w:r>
        <w:rPr>
          <w:rFonts w:ascii="Arial" w:hAnsi="Arial" w:cs="Arial"/>
          <w:b/>
          <w:sz w:val="24"/>
          <w:szCs w:val="24"/>
        </w:rPr>
        <w:t xml:space="preserv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2C2E1C"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A168D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2C2E1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A168D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2C2E1C"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A168D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A168D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Pr="0043003C">
        <w:rPr>
          <w:rFonts w:ascii="Arial" w:hAnsi="Arial" w:cs="Arial"/>
          <w:sz w:val="24"/>
          <w:szCs w:val="24"/>
          <w:highlight w:val="yellow"/>
        </w:rPr>
        <w:t>.</w:t>
      </w:r>
      <w:r w:rsidR="00FA7E8A" w:rsidRPr="0043003C">
        <w:rPr>
          <w:rFonts w:ascii="Arial" w:hAnsi="Arial" w:cs="Arial"/>
          <w:sz w:val="24"/>
          <w:szCs w:val="24"/>
          <w:highlight w:val="yellow"/>
        </w:rPr>
        <w:t xml:space="preserve"> </w:t>
      </w:r>
      <w:r w:rsidR="00FA7E8A" w:rsidRPr="0043003C">
        <w:rPr>
          <w:rFonts w:ascii="Arial" w:hAnsi="Arial" w:cs="Arial"/>
          <w:i/>
          <w:sz w:val="24"/>
          <w:szCs w:val="24"/>
          <w:highlight w:val="yellow"/>
        </w:rPr>
        <w:t xml:space="preserve">(Varianta podle charakteru/typu stavby: „V souladu s ust. § 5 odst. 4 zákona č. 184/2006 </w:t>
      </w:r>
      <w:proofErr w:type="gramStart"/>
      <w:r w:rsidR="00FA7E8A" w:rsidRPr="0043003C">
        <w:rPr>
          <w:rFonts w:ascii="Arial" w:hAnsi="Arial" w:cs="Arial"/>
          <w:i/>
          <w:sz w:val="24"/>
          <w:szCs w:val="24"/>
          <w:highlight w:val="yellow"/>
        </w:rPr>
        <w:t>Sb.,o odnětí</w:t>
      </w:r>
      <w:proofErr w:type="gramEnd"/>
      <w:r w:rsidR="00FA7E8A" w:rsidRPr="0043003C">
        <w:rPr>
          <w:rFonts w:ascii="Arial" w:hAnsi="Arial" w:cs="Arial"/>
          <w:i/>
          <w:sz w:val="24"/>
          <w:szCs w:val="24"/>
          <w:highlight w:val="yellow"/>
        </w:rPr>
        <w:t xml:space="preserve">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676336" w:rsidRDefault="002C2E1C" w:rsidP="00072F30">
      <w:pPr>
        <w:jc w:val="both"/>
        <w:rPr>
          <w:rFonts w:ascii="Arial" w:hAnsi="Arial" w:cs="Arial"/>
          <w:sz w:val="24"/>
          <w:szCs w:val="24"/>
        </w:rPr>
      </w:pP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lastRenderedPageBreak/>
        <w:t>7.1</w:t>
      </w:r>
      <w:r>
        <w:rPr>
          <w:rFonts w:ascii="Arial" w:hAnsi="Arial" w:cs="Arial"/>
          <w:sz w:val="24"/>
          <w:szCs w:val="24"/>
        </w:rPr>
        <w:tab/>
        <w:t>Kupní smlouva je vyhotovena</w:t>
      </w:r>
      <w:r w:rsidR="0043003C">
        <w:rPr>
          <w:rFonts w:ascii="Arial" w:hAnsi="Arial" w:cs="Arial"/>
          <w:sz w:val="24"/>
          <w:szCs w:val="24"/>
        </w:rPr>
        <w:t xml:space="preserve"> </w:t>
      </w:r>
      <w:proofErr w:type="gramStart"/>
      <w:r w:rsidR="0043003C">
        <w:rPr>
          <w:rFonts w:ascii="Arial" w:hAnsi="Arial" w:cs="Arial"/>
          <w:sz w:val="24"/>
          <w:szCs w:val="24"/>
        </w:rPr>
        <w:t>ve</w:t>
      </w:r>
      <w:proofErr w:type="gramEnd"/>
      <w:r>
        <w:rPr>
          <w:rFonts w:ascii="Arial" w:hAnsi="Arial" w:cs="Arial"/>
          <w:sz w:val="24"/>
          <w:szCs w:val="24"/>
        </w:rPr>
        <w:t xml:space="preserve"> </w:t>
      </w:r>
      <w:r w:rsidR="0043003C" w:rsidRPr="0043003C">
        <w:rPr>
          <w:rFonts w:ascii="Arial" w:hAnsi="Arial" w:cs="Arial"/>
          <w:sz w:val="24"/>
          <w:szCs w:val="24"/>
          <w:highlight w:val="green"/>
        </w:rPr>
        <w:t>počet:</w:t>
      </w:r>
      <w:r w:rsidR="00C405D3" w:rsidRPr="00C405D3">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w:t>
      </w:r>
      <w:r w:rsidR="00FA7E8A" w:rsidRPr="0043003C">
        <w:rPr>
          <w:rFonts w:ascii="Arial" w:hAnsi="Arial" w:cs="Arial"/>
          <w:sz w:val="24"/>
          <w:szCs w:val="24"/>
          <w:highlight w:val="yellow"/>
        </w:rPr>
        <w:t xml:space="preserve">ověřeným </w:t>
      </w:r>
      <w:r w:rsidR="0043003C" w:rsidRPr="0043003C">
        <w:rPr>
          <w:rFonts w:ascii="Arial" w:hAnsi="Arial" w:cs="Arial"/>
          <w:sz w:val="24"/>
          <w:szCs w:val="24"/>
          <w:highlight w:val="yellow"/>
        </w:rPr>
        <w:t>podpisem</w:t>
      </w:r>
      <w:r w:rsidR="0043003C">
        <w:rPr>
          <w:rFonts w:ascii="Arial" w:hAnsi="Arial" w:cs="Arial"/>
          <w:sz w:val="24"/>
          <w:szCs w:val="24"/>
        </w:rPr>
        <w:t xml:space="preserve"> </w:t>
      </w:r>
      <w:r>
        <w:rPr>
          <w:rFonts w:ascii="Arial" w:hAnsi="Arial" w:cs="Arial"/>
          <w:sz w:val="24"/>
          <w:szCs w:val="24"/>
        </w:rPr>
        <w:t xml:space="preserve">je určeno pro katastrální úřad, </w:t>
      </w:r>
      <w:r w:rsidR="0043003C" w:rsidRPr="0043003C">
        <w:rPr>
          <w:rFonts w:ascii="Arial" w:hAnsi="Arial" w:cs="Arial"/>
          <w:sz w:val="24"/>
          <w:szCs w:val="24"/>
        </w:rPr>
        <w:t xml:space="preserve">po jednom pro </w:t>
      </w:r>
      <w:r w:rsidRPr="0043003C">
        <w:rPr>
          <w:rFonts w:ascii="Arial" w:hAnsi="Arial" w:cs="Arial"/>
          <w:sz w:val="24"/>
          <w:szCs w:val="24"/>
          <w:highlight w:val="yellow"/>
        </w:rPr>
        <w:t>obě</w:t>
      </w:r>
      <w:r>
        <w:rPr>
          <w:rFonts w:ascii="Arial" w:hAnsi="Arial" w:cs="Arial"/>
          <w:sz w:val="24"/>
          <w:szCs w:val="24"/>
        </w:rPr>
        <w:t xml:space="preserve"> 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2C2E1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2C2E1C"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 xml:space="preserve">Prodávající </w:t>
      </w:r>
      <w:r w:rsidRPr="00A168D1">
        <w:rPr>
          <w:rFonts w:ascii="Arial" w:hAnsi="Arial" w:cs="Arial"/>
          <w:sz w:val="24"/>
          <w:szCs w:val="24"/>
          <w:highlight w:val="yellow"/>
        </w:rPr>
        <w:t>bere</w:t>
      </w:r>
      <w:r>
        <w:rPr>
          <w:rFonts w:ascii="Arial" w:hAnsi="Arial" w:cs="Arial"/>
          <w:sz w:val="24"/>
          <w:szCs w:val="24"/>
        </w:rPr>
        <w:t xml:space="preserve"> na vědomí, že kupující je subjektem, jenž nese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0F1130" w:rsidRPr="000F1130">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2C2E1C"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Prodávající souhlasí se zveřejněním této smlouvy v souladu s</w:t>
      </w:r>
      <w:r w:rsidR="00FA7E8A">
        <w:rPr>
          <w:rFonts w:ascii="Arial" w:hAnsi="Arial" w:cs="Arial"/>
          <w:sz w:val="24"/>
          <w:szCs w:val="24"/>
        </w:rPr>
        <w:t>e</w:t>
      </w:r>
      <w:r>
        <w:rPr>
          <w:rFonts w:ascii="Arial" w:hAnsi="Arial" w:cs="Arial"/>
          <w:sz w:val="24"/>
          <w:szCs w:val="24"/>
        </w:rPr>
        <w:t xml:space="preserve"> zákonem</w:t>
      </w:r>
      <w:r w:rsidR="00FA7E8A">
        <w:rPr>
          <w:rFonts w:ascii="Arial" w:hAnsi="Arial" w:cs="Arial"/>
          <w:sz w:val="24"/>
          <w:szCs w:val="24"/>
        </w:rPr>
        <w:t xml:space="preserve"> o</w:t>
      </w:r>
      <w:r w:rsidR="00401874">
        <w:rPr>
          <w:rFonts w:ascii="Arial" w:hAnsi="Arial" w:cs="Arial"/>
          <w:sz w:val="24"/>
          <w:szCs w:val="24"/>
        </w:rPr>
        <w:t> </w:t>
      </w:r>
      <w:r w:rsidR="00FA7E8A">
        <w:rPr>
          <w:rFonts w:ascii="Arial" w:hAnsi="Arial" w:cs="Arial"/>
          <w:sz w:val="24"/>
          <w:szCs w:val="24"/>
        </w:rPr>
        <w:t>registru smluv, a to v rozsahu a způsobem z uvedeného zákona vyplývajícím</w:t>
      </w:r>
      <w:r w:rsidR="001E525B">
        <w:rPr>
          <w:rFonts w:ascii="Arial" w:hAnsi="Arial" w:cs="Arial"/>
          <w:sz w:val="24"/>
          <w:szCs w:val="24"/>
        </w:rPr>
        <w:t xml:space="preserve">, povinnost uveřejnění </w:t>
      </w:r>
      <w:r w:rsidR="00FA7E8A">
        <w:rPr>
          <w:rFonts w:ascii="Arial" w:hAnsi="Arial" w:cs="Arial"/>
          <w:sz w:val="24"/>
          <w:szCs w:val="24"/>
        </w:rPr>
        <w:t xml:space="preserve">zajistí kupující, a to do 30 dnů od podpisu této smlouvy. </w:t>
      </w:r>
      <w:r w:rsidR="001E525B">
        <w:rPr>
          <w:rFonts w:ascii="Arial" w:hAnsi="Arial" w:cs="Arial"/>
          <w:sz w:val="24"/>
          <w:szCs w:val="24"/>
        </w:rPr>
        <w:t xml:space="preserve">Tato smlouva nabývá platnosti dnem jejího podpisu oběma smluvními stranami a účinnosti dnem uveřejnění v registru smluv dle zákona o registru smluv. </w:t>
      </w:r>
    </w:p>
    <w:p w:rsidR="00072F30" w:rsidRDefault="002C2E1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katastrálního úřadu o jeho povolení k</w:t>
      </w:r>
      <w:r w:rsidR="00401874">
        <w:rPr>
          <w:rFonts w:ascii="Arial" w:hAnsi="Arial" w:cs="Arial"/>
          <w:sz w:val="24"/>
          <w:szCs w:val="24"/>
        </w:rPr>
        <w:t> </w:t>
      </w:r>
      <w:r>
        <w:rPr>
          <w:rFonts w:ascii="Arial" w:hAnsi="Arial" w:cs="Arial"/>
          <w:sz w:val="24"/>
          <w:szCs w:val="24"/>
        </w:rPr>
        <w:t>okamžiku, kdy byl návrh na vklad katastrálnímu úřadu doručen.</w:t>
      </w:r>
    </w:p>
    <w:p w:rsidR="00072F30" w:rsidRDefault="002C2E1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2C2E1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2C2E1C"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FA7E8A" w:rsidRPr="00EF47E9" w:rsidRDefault="00FA7E8A" w:rsidP="00FA7E8A">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w:t>
      </w:r>
      <w:proofErr w:type="gramStart"/>
      <w:r w:rsidRPr="00EF47E9">
        <w:rPr>
          <w:rFonts w:ascii="Arial" w:hAnsi="Arial" w:cs="Arial"/>
          <w:sz w:val="24"/>
          <w:szCs w:val="24"/>
        </w:rPr>
        <w:t>ze</w:t>
      </w:r>
      <w:proofErr w:type="gramEnd"/>
      <w:r w:rsidRPr="00EF47E9">
        <w:rPr>
          <w:rFonts w:ascii="Arial" w:hAnsi="Arial" w:cs="Arial"/>
          <w:sz w:val="24"/>
          <w:szCs w:val="24"/>
        </w:rPr>
        <w:t xml:space="preserve"> dne …………………. bylo v souladu s ust. § 36 písm. a) </w:t>
      </w:r>
      <w:proofErr w:type="gramStart"/>
      <w:r w:rsidRPr="00EF47E9">
        <w:rPr>
          <w:rFonts w:ascii="Arial" w:hAnsi="Arial" w:cs="Arial"/>
          <w:sz w:val="24"/>
          <w:szCs w:val="24"/>
        </w:rPr>
        <w:t>zákona      č.</w:t>
      </w:r>
      <w:proofErr w:type="gramEnd"/>
      <w:r w:rsidRPr="00EF47E9">
        <w:rPr>
          <w:rFonts w:ascii="Arial" w:hAnsi="Arial" w:cs="Arial"/>
          <w:sz w:val="24"/>
          <w:szCs w:val="24"/>
        </w:rPr>
        <w:t xml:space="preserve"> 129/2000 Sb., o krajích (krajské zřízení), ve znění pozdějších předpisů, schváleno úplatné </w:t>
      </w:r>
      <w:r w:rsidRPr="00491B85">
        <w:rPr>
          <w:rFonts w:ascii="Arial" w:hAnsi="Arial" w:cs="Arial"/>
          <w:sz w:val="24"/>
          <w:szCs w:val="24"/>
          <w:highlight w:val="yellow"/>
        </w:rPr>
        <w:t>nabytí pozemků</w:t>
      </w:r>
      <w:r w:rsidRPr="00EF47E9">
        <w:rPr>
          <w:rFonts w:ascii="Arial" w:hAnsi="Arial" w:cs="Arial"/>
          <w:sz w:val="24"/>
          <w:szCs w:val="24"/>
        </w:rPr>
        <w:t xml:space="preserve"> uvedených v čl. I. této smlouvy do vlastnictví Středočeského kraje a </w:t>
      </w:r>
      <w:r w:rsidRPr="00491B85">
        <w:rPr>
          <w:rFonts w:ascii="Arial" w:hAnsi="Arial" w:cs="Arial"/>
          <w:sz w:val="24"/>
          <w:szCs w:val="24"/>
          <w:highlight w:val="yellow"/>
        </w:rPr>
        <w:t>předání těchto</w:t>
      </w:r>
      <w:bookmarkStart w:id="3" w:name="_GoBack"/>
      <w:bookmarkEnd w:id="3"/>
      <w:r w:rsidRPr="00EF47E9">
        <w:rPr>
          <w:rFonts w:ascii="Arial" w:hAnsi="Arial" w:cs="Arial"/>
          <w:sz w:val="24"/>
          <w:szCs w:val="24"/>
        </w:rPr>
        <w:t xml:space="preserve"> pozemků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2C2E1C"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w:t>
      </w:r>
      <w:proofErr w:type="gramStart"/>
      <w:r>
        <w:rPr>
          <w:rFonts w:ascii="Arial" w:hAnsi="Arial" w:cs="Arial"/>
          <w:sz w:val="24"/>
          <w:szCs w:val="24"/>
        </w:rPr>
        <w:t>….. dne</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V Praze dne…………….</w:t>
      </w:r>
    </w:p>
    <w:p w:rsidR="00C97A1F" w:rsidRDefault="002C2E1C" w:rsidP="00C97A1F">
      <w:pPr>
        <w:jc w:val="both"/>
        <w:rPr>
          <w:rFonts w:ascii="Arial" w:hAnsi="Arial" w:cs="Arial"/>
          <w:sz w:val="24"/>
          <w:szCs w:val="24"/>
        </w:rPr>
      </w:pPr>
    </w:p>
    <w:p w:rsidR="00C97A1F" w:rsidRDefault="002C2E1C" w:rsidP="00C97A1F">
      <w:pPr>
        <w:jc w:val="both"/>
        <w:rPr>
          <w:rFonts w:ascii="Arial" w:hAnsi="Arial" w:cs="Arial"/>
          <w:sz w:val="24"/>
          <w:szCs w:val="24"/>
        </w:rPr>
      </w:pPr>
    </w:p>
    <w:p w:rsidR="00EF47E9" w:rsidRDefault="00EF47E9"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AB0E43" w:rsidRDefault="00133C67" w:rsidP="00401874">
      <w:pPr>
        <w:tabs>
          <w:tab w:val="left" w:pos="5245"/>
        </w:tabs>
        <w:jc w:val="both"/>
        <w:rPr>
          <w:rFonts w:ascii="Arial" w:hAnsi="Arial" w:cs="Arial"/>
          <w:sz w:val="24"/>
          <w:szCs w:val="24"/>
        </w:rPr>
      </w:pPr>
      <w:r>
        <w:rPr>
          <w:rFonts w:ascii="Arial" w:hAnsi="Arial" w:cs="Arial"/>
          <w:sz w:val="24"/>
          <w:szCs w:val="24"/>
        </w:rPr>
        <w:t xml:space="preserve">     </w:t>
      </w:r>
      <w:r w:rsidR="00C405D3" w:rsidRPr="00C405D3">
        <w:rPr>
          <w:rFonts w:ascii="Arial" w:hAnsi="Arial" w:cs="Arial"/>
          <w:sz w:val="24"/>
          <w:szCs w:val="24"/>
          <w:highlight w:val="green"/>
        </w:rPr>
        <w:t>bude doplněno</w:t>
      </w:r>
      <w:r w:rsidR="00401874">
        <w:rPr>
          <w:rFonts w:ascii="Arial" w:hAnsi="Arial" w:cs="Arial"/>
          <w:sz w:val="24"/>
          <w:szCs w:val="24"/>
        </w:rPr>
        <w:tab/>
      </w:r>
      <w:r w:rsidR="00401874" w:rsidRPr="00AB0E43">
        <w:rPr>
          <w:rFonts w:ascii="Arial" w:hAnsi="Arial" w:cs="Arial"/>
          <w:sz w:val="24"/>
          <w:szCs w:val="24"/>
        </w:rPr>
        <w:t xml:space="preserve">  </w:t>
      </w:r>
      <w:r w:rsidR="00FA7E8A" w:rsidRPr="00AB0E43">
        <w:rPr>
          <w:rFonts w:ascii="Arial" w:hAnsi="Arial" w:cs="Arial"/>
          <w:sz w:val="24"/>
          <w:szCs w:val="24"/>
        </w:rPr>
        <w:t xml:space="preserve">za </w:t>
      </w:r>
      <w:r w:rsidR="00FA7E8A" w:rsidRPr="00AB0E43">
        <w:rPr>
          <w:rFonts w:ascii="Arial" w:hAnsi="Arial" w:cs="Arial"/>
          <w:b/>
          <w:sz w:val="24"/>
          <w:szCs w:val="24"/>
        </w:rPr>
        <w:t>Středočeský kraj</w:t>
      </w:r>
    </w:p>
    <w:p w:rsidR="00FA7E8A" w:rsidRPr="00AB0E43" w:rsidRDefault="00FA7E8A" w:rsidP="00401874">
      <w:pPr>
        <w:tabs>
          <w:tab w:val="left" w:pos="4962"/>
        </w:tabs>
        <w:jc w:val="both"/>
        <w:rPr>
          <w:rFonts w:ascii="Arial" w:hAnsi="Arial" w:cs="Arial"/>
          <w:b/>
          <w:sz w:val="24"/>
          <w:szCs w:val="24"/>
        </w:rPr>
      </w:pPr>
      <w:r w:rsidRPr="00AB0E43">
        <w:rPr>
          <w:rFonts w:ascii="Arial" w:hAnsi="Arial" w:cs="Arial"/>
          <w:sz w:val="24"/>
          <w:szCs w:val="24"/>
        </w:rPr>
        <w:tab/>
      </w:r>
      <w:r w:rsidRPr="00AB0E43">
        <w:rPr>
          <w:rFonts w:ascii="Arial" w:hAnsi="Arial" w:cs="Arial"/>
          <w:b/>
          <w:sz w:val="24"/>
          <w:szCs w:val="24"/>
        </w:rPr>
        <w:t>Krajská správa a údržba silnic</w:t>
      </w:r>
    </w:p>
    <w:p w:rsidR="00FA7E8A" w:rsidRPr="00AB0E43" w:rsidRDefault="00FA7E8A" w:rsidP="00401874">
      <w:pPr>
        <w:tabs>
          <w:tab w:val="left" w:pos="4962"/>
        </w:tabs>
        <w:jc w:val="both"/>
        <w:rPr>
          <w:rFonts w:ascii="Arial" w:hAnsi="Arial" w:cs="Arial"/>
          <w:sz w:val="24"/>
          <w:szCs w:val="24"/>
        </w:rPr>
      </w:pPr>
      <w:r w:rsidRPr="00AB0E43">
        <w:rPr>
          <w:rFonts w:ascii="Arial" w:hAnsi="Arial" w:cs="Arial"/>
          <w:sz w:val="24"/>
          <w:szCs w:val="24"/>
        </w:rPr>
        <w:tab/>
      </w:r>
      <w:r w:rsidR="00401874" w:rsidRPr="00AB0E43">
        <w:rPr>
          <w:rFonts w:ascii="Arial" w:hAnsi="Arial" w:cs="Arial"/>
          <w:sz w:val="24"/>
          <w:szCs w:val="24"/>
        </w:rPr>
        <w:t xml:space="preserve">   </w:t>
      </w:r>
      <w:r w:rsidRPr="00AB0E43">
        <w:rPr>
          <w:rFonts w:ascii="Arial" w:hAnsi="Arial" w:cs="Arial"/>
          <w:b/>
          <w:sz w:val="24"/>
          <w:szCs w:val="24"/>
        </w:rPr>
        <w:t xml:space="preserve">Středočeského kraje, </w:t>
      </w:r>
      <w:proofErr w:type="spellStart"/>
      <w:proofErr w:type="gramStart"/>
      <w:r w:rsidRPr="00AB0E43">
        <w:rPr>
          <w:rFonts w:ascii="Arial" w:hAnsi="Arial" w:cs="Arial"/>
          <w:b/>
          <w:sz w:val="24"/>
          <w:szCs w:val="24"/>
        </w:rPr>
        <w:t>p.o</w:t>
      </w:r>
      <w:proofErr w:type="spellEnd"/>
      <w:r w:rsidRPr="00AB0E43">
        <w:rPr>
          <w:rFonts w:ascii="Arial" w:hAnsi="Arial" w:cs="Arial"/>
          <w:b/>
          <w:sz w:val="24"/>
          <w:szCs w:val="24"/>
        </w:rPr>
        <w:t>.</w:t>
      </w:r>
      <w:proofErr w:type="gramEnd"/>
      <w:r w:rsidRPr="00AB0E43">
        <w:rPr>
          <w:rFonts w:ascii="Arial" w:hAnsi="Arial" w:cs="Arial"/>
          <w:b/>
          <w:sz w:val="24"/>
          <w:szCs w:val="24"/>
        </w:rPr>
        <w:t xml:space="preserve"> </w:t>
      </w:r>
    </w:p>
    <w:p w:rsidR="00FA7E8A" w:rsidRPr="00AB0E43" w:rsidRDefault="00401874" w:rsidP="00AB0E43">
      <w:pPr>
        <w:tabs>
          <w:tab w:val="left" w:pos="4820"/>
        </w:tabs>
        <w:jc w:val="both"/>
        <w:rPr>
          <w:rFonts w:ascii="Arial" w:hAnsi="Arial" w:cs="Arial"/>
          <w:sz w:val="24"/>
          <w:szCs w:val="24"/>
        </w:rPr>
      </w:pPr>
      <w:r w:rsidRPr="00AB0E43">
        <w:rPr>
          <w:rFonts w:ascii="Arial" w:hAnsi="Arial" w:cs="Arial"/>
          <w:sz w:val="24"/>
          <w:szCs w:val="24"/>
        </w:rPr>
        <w:tab/>
      </w:r>
      <w:r w:rsidR="00AB0E43">
        <w:rPr>
          <w:rFonts w:ascii="Arial" w:hAnsi="Arial" w:cs="Arial"/>
          <w:sz w:val="24"/>
          <w:szCs w:val="24"/>
        </w:rPr>
        <w:t xml:space="preserve"> </w:t>
      </w:r>
      <w:r w:rsidR="00485DCC" w:rsidRPr="00AB0E43">
        <w:rPr>
          <w:rFonts w:ascii="Arial" w:hAnsi="Arial" w:cs="Arial"/>
          <w:sz w:val="24"/>
          <w:szCs w:val="24"/>
        </w:rPr>
        <w:t>Mgr</w:t>
      </w:r>
      <w:r w:rsidR="00FA7E8A" w:rsidRPr="00AB0E43">
        <w:rPr>
          <w:rFonts w:ascii="Arial" w:hAnsi="Arial" w:cs="Arial"/>
          <w:sz w:val="24"/>
          <w:szCs w:val="24"/>
        </w:rPr>
        <w:t xml:space="preserve">. Zdeněk Dvořák, </w:t>
      </w:r>
      <w:r w:rsidR="00000E00" w:rsidRPr="00AB0E43">
        <w:rPr>
          <w:rFonts w:ascii="Arial" w:hAnsi="Arial" w:cs="Arial"/>
          <w:sz w:val="24"/>
          <w:szCs w:val="24"/>
        </w:rPr>
        <w:t>MPA</w:t>
      </w:r>
      <w:r w:rsidR="00485DCC" w:rsidRPr="00AB0E43">
        <w:rPr>
          <w:rFonts w:ascii="Arial" w:hAnsi="Arial" w:cs="Arial"/>
          <w:sz w:val="24"/>
          <w:szCs w:val="24"/>
        </w:rPr>
        <w:t xml:space="preserve">, </w:t>
      </w:r>
      <w:r w:rsidR="00FA7E8A" w:rsidRPr="00AB0E43">
        <w:rPr>
          <w:rFonts w:ascii="Arial" w:hAnsi="Arial" w:cs="Arial"/>
          <w:sz w:val="24"/>
          <w:szCs w:val="24"/>
        </w:rPr>
        <w:t>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C97A1F" w:rsidRDefault="0012341F" w:rsidP="00C97A1F">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sectPr w:rsidR="0012341F" w:rsidRPr="00C97A1F"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E1C" w:rsidRDefault="002C2E1C">
      <w:r>
        <w:separator/>
      </w:r>
    </w:p>
  </w:endnote>
  <w:endnote w:type="continuationSeparator" w:id="0">
    <w:p w:rsidR="002C2E1C" w:rsidRDefault="002C2E1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13" w:rsidRDefault="001250B0">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13" w:rsidRDefault="001250B0">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BC4DC8">
      <w:rPr>
        <w:rStyle w:val="slostrnky"/>
        <w:noProof/>
      </w:rPr>
      <w:t>2</w:t>
    </w:r>
    <w:r>
      <w:rPr>
        <w:rStyle w:val="slostrnky"/>
      </w:rPr>
      <w:fldChar w:fldCharType="end"/>
    </w:r>
  </w:p>
  <w:p w:rsidR="009D0513" w:rsidRDefault="009D051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E1C" w:rsidRDefault="002C2E1C">
      <w:r>
        <w:separator/>
      </w:r>
    </w:p>
  </w:footnote>
  <w:footnote w:type="continuationSeparator" w:id="0">
    <w:p w:rsidR="002C2E1C" w:rsidRDefault="002C2E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spelling="clean" w:grammar="clean"/>
  <w:stylePaneFormatFilter w:val="3F01"/>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50178"/>
  </w:hdrShapeDefaults>
  <w:footnotePr>
    <w:footnote w:id="-1"/>
    <w:footnote w:id="0"/>
  </w:footnotePr>
  <w:endnotePr>
    <w:endnote w:id="-1"/>
    <w:endnote w:id="0"/>
  </w:endnotePr>
  <w:compat>
    <w:balanceSingleByteDoubleByteWidth/>
    <w:doNotLeaveBackslashAlone/>
    <w:ulTrailSpace/>
    <w:doNotExpandShiftReturn/>
  </w:compat>
  <w:rsids>
    <w:rsidRoot w:val="00B33D3E"/>
    <w:rsid w:val="00000E00"/>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0E"/>
    <w:rsid w:val="00092CCC"/>
    <w:rsid w:val="00097082"/>
    <w:rsid w:val="000A6932"/>
    <w:rsid w:val="000B10C0"/>
    <w:rsid w:val="000B242F"/>
    <w:rsid w:val="000D0527"/>
    <w:rsid w:val="000D6D35"/>
    <w:rsid w:val="000E2D72"/>
    <w:rsid w:val="000E4A69"/>
    <w:rsid w:val="000E5BEB"/>
    <w:rsid w:val="000F1130"/>
    <w:rsid w:val="000F7F02"/>
    <w:rsid w:val="0012341F"/>
    <w:rsid w:val="001250B0"/>
    <w:rsid w:val="0012631E"/>
    <w:rsid w:val="00133C67"/>
    <w:rsid w:val="001434A8"/>
    <w:rsid w:val="001458D8"/>
    <w:rsid w:val="00145FE2"/>
    <w:rsid w:val="00150D44"/>
    <w:rsid w:val="001539A6"/>
    <w:rsid w:val="0015411C"/>
    <w:rsid w:val="00156399"/>
    <w:rsid w:val="00164783"/>
    <w:rsid w:val="00173BC6"/>
    <w:rsid w:val="00181A0F"/>
    <w:rsid w:val="00186CC2"/>
    <w:rsid w:val="001917F7"/>
    <w:rsid w:val="001B4483"/>
    <w:rsid w:val="001B51AD"/>
    <w:rsid w:val="001C2ACF"/>
    <w:rsid w:val="001C7090"/>
    <w:rsid w:val="001D37D1"/>
    <w:rsid w:val="001D3CE2"/>
    <w:rsid w:val="001D4764"/>
    <w:rsid w:val="001D5842"/>
    <w:rsid w:val="001E274A"/>
    <w:rsid w:val="001E4CF6"/>
    <w:rsid w:val="001E525B"/>
    <w:rsid w:val="001E64E0"/>
    <w:rsid w:val="001F49C5"/>
    <w:rsid w:val="001F545D"/>
    <w:rsid w:val="002004EF"/>
    <w:rsid w:val="00210110"/>
    <w:rsid w:val="002117B3"/>
    <w:rsid w:val="00216B3C"/>
    <w:rsid w:val="00217357"/>
    <w:rsid w:val="0021739F"/>
    <w:rsid w:val="002339EB"/>
    <w:rsid w:val="00234E17"/>
    <w:rsid w:val="00237D69"/>
    <w:rsid w:val="002416A8"/>
    <w:rsid w:val="0025385D"/>
    <w:rsid w:val="00255334"/>
    <w:rsid w:val="00255D33"/>
    <w:rsid w:val="00263C14"/>
    <w:rsid w:val="00265C90"/>
    <w:rsid w:val="0026690C"/>
    <w:rsid w:val="002739F6"/>
    <w:rsid w:val="00283B3A"/>
    <w:rsid w:val="0029017A"/>
    <w:rsid w:val="002920C3"/>
    <w:rsid w:val="0029270A"/>
    <w:rsid w:val="002A7C15"/>
    <w:rsid w:val="002C1D27"/>
    <w:rsid w:val="002C2A26"/>
    <w:rsid w:val="002C2E1C"/>
    <w:rsid w:val="002C482C"/>
    <w:rsid w:val="002C67EF"/>
    <w:rsid w:val="002D02DD"/>
    <w:rsid w:val="002D08A3"/>
    <w:rsid w:val="002D5366"/>
    <w:rsid w:val="002D7BFE"/>
    <w:rsid w:val="002E138D"/>
    <w:rsid w:val="002F148F"/>
    <w:rsid w:val="003000A7"/>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5658"/>
    <w:rsid w:val="003E601E"/>
    <w:rsid w:val="003F1EAA"/>
    <w:rsid w:val="00401874"/>
    <w:rsid w:val="004152EC"/>
    <w:rsid w:val="00415C27"/>
    <w:rsid w:val="00423F1B"/>
    <w:rsid w:val="004268C3"/>
    <w:rsid w:val="0043003C"/>
    <w:rsid w:val="0044362E"/>
    <w:rsid w:val="00444DBB"/>
    <w:rsid w:val="004465C1"/>
    <w:rsid w:val="004507F7"/>
    <w:rsid w:val="0045432F"/>
    <w:rsid w:val="00455733"/>
    <w:rsid w:val="00456AB2"/>
    <w:rsid w:val="004571B1"/>
    <w:rsid w:val="00457459"/>
    <w:rsid w:val="00463D2E"/>
    <w:rsid w:val="00465EC5"/>
    <w:rsid w:val="00474465"/>
    <w:rsid w:val="00485DCC"/>
    <w:rsid w:val="00491B85"/>
    <w:rsid w:val="00492B23"/>
    <w:rsid w:val="004A4003"/>
    <w:rsid w:val="004C5E73"/>
    <w:rsid w:val="004F18DB"/>
    <w:rsid w:val="004F61A6"/>
    <w:rsid w:val="005005AA"/>
    <w:rsid w:val="00506C1F"/>
    <w:rsid w:val="0051154F"/>
    <w:rsid w:val="005122D3"/>
    <w:rsid w:val="00515567"/>
    <w:rsid w:val="00531D44"/>
    <w:rsid w:val="0055185F"/>
    <w:rsid w:val="00553460"/>
    <w:rsid w:val="00555FB8"/>
    <w:rsid w:val="00557521"/>
    <w:rsid w:val="00560982"/>
    <w:rsid w:val="005639C5"/>
    <w:rsid w:val="00570856"/>
    <w:rsid w:val="00574CC8"/>
    <w:rsid w:val="00584051"/>
    <w:rsid w:val="005848D9"/>
    <w:rsid w:val="005860FE"/>
    <w:rsid w:val="00595FED"/>
    <w:rsid w:val="005B0BB4"/>
    <w:rsid w:val="005B2869"/>
    <w:rsid w:val="005B3743"/>
    <w:rsid w:val="005C0603"/>
    <w:rsid w:val="005D0502"/>
    <w:rsid w:val="005D5751"/>
    <w:rsid w:val="005D6565"/>
    <w:rsid w:val="005E310E"/>
    <w:rsid w:val="005F1D31"/>
    <w:rsid w:val="005F2DAD"/>
    <w:rsid w:val="005F448C"/>
    <w:rsid w:val="005F4F68"/>
    <w:rsid w:val="006023A3"/>
    <w:rsid w:val="00605E12"/>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C365E"/>
    <w:rsid w:val="006C7A89"/>
    <w:rsid w:val="006D5CA7"/>
    <w:rsid w:val="006E3480"/>
    <w:rsid w:val="00704405"/>
    <w:rsid w:val="007133E8"/>
    <w:rsid w:val="0071475F"/>
    <w:rsid w:val="00714CF3"/>
    <w:rsid w:val="0073169B"/>
    <w:rsid w:val="0074177A"/>
    <w:rsid w:val="00746BDF"/>
    <w:rsid w:val="00747A29"/>
    <w:rsid w:val="00751EBE"/>
    <w:rsid w:val="0076068F"/>
    <w:rsid w:val="00761EBF"/>
    <w:rsid w:val="00761F63"/>
    <w:rsid w:val="00770B1B"/>
    <w:rsid w:val="007862E5"/>
    <w:rsid w:val="00796912"/>
    <w:rsid w:val="007A1468"/>
    <w:rsid w:val="007A7030"/>
    <w:rsid w:val="007B5166"/>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67A00"/>
    <w:rsid w:val="00974AF7"/>
    <w:rsid w:val="00985B9D"/>
    <w:rsid w:val="009C4E28"/>
    <w:rsid w:val="009C5BF5"/>
    <w:rsid w:val="009C7396"/>
    <w:rsid w:val="009D0513"/>
    <w:rsid w:val="009D0B55"/>
    <w:rsid w:val="009E33EF"/>
    <w:rsid w:val="009E7B6C"/>
    <w:rsid w:val="00A049C0"/>
    <w:rsid w:val="00A10DF3"/>
    <w:rsid w:val="00A11395"/>
    <w:rsid w:val="00A11EBE"/>
    <w:rsid w:val="00A168D1"/>
    <w:rsid w:val="00A20A1E"/>
    <w:rsid w:val="00A20CDC"/>
    <w:rsid w:val="00A2582E"/>
    <w:rsid w:val="00A323AB"/>
    <w:rsid w:val="00A36892"/>
    <w:rsid w:val="00A666ED"/>
    <w:rsid w:val="00A67AC4"/>
    <w:rsid w:val="00A70D61"/>
    <w:rsid w:val="00A73E26"/>
    <w:rsid w:val="00A76806"/>
    <w:rsid w:val="00A81264"/>
    <w:rsid w:val="00A85DC4"/>
    <w:rsid w:val="00A87DB8"/>
    <w:rsid w:val="00AA0D62"/>
    <w:rsid w:val="00AA1608"/>
    <w:rsid w:val="00AB0E43"/>
    <w:rsid w:val="00AB25EC"/>
    <w:rsid w:val="00AC217A"/>
    <w:rsid w:val="00AC7075"/>
    <w:rsid w:val="00AD41CD"/>
    <w:rsid w:val="00AE04D9"/>
    <w:rsid w:val="00AE27EF"/>
    <w:rsid w:val="00AE3957"/>
    <w:rsid w:val="00B14CAA"/>
    <w:rsid w:val="00B20BD6"/>
    <w:rsid w:val="00B2403F"/>
    <w:rsid w:val="00B25A90"/>
    <w:rsid w:val="00B25E99"/>
    <w:rsid w:val="00B27052"/>
    <w:rsid w:val="00B27AA1"/>
    <w:rsid w:val="00B33D3E"/>
    <w:rsid w:val="00B371C7"/>
    <w:rsid w:val="00B452CE"/>
    <w:rsid w:val="00B628C2"/>
    <w:rsid w:val="00B64695"/>
    <w:rsid w:val="00B67942"/>
    <w:rsid w:val="00B77AD0"/>
    <w:rsid w:val="00B802CA"/>
    <w:rsid w:val="00B83B74"/>
    <w:rsid w:val="00B83EB3"/>
    <w:rsid w:val="00B87169"/>
    <w:rsid w:val="00B90ADB"/>
    <w:rsid w:val="00BA2D04"/>
    <w:rsid w:val="00BA645D"/>
    <w:rsid w:val="00BC4DC8"/>
    <w:rsid w:val="00BD1F2A"/>
    <w:rsid w:val="00BD78F3"/>
    <w:rsid w:val="00BE3139"/>
    <w:rsid w:val="00BE4A94"/>
    <w:rsid w:val="00BE69A6"/>
    <w:rsid w:val="00BF18B1"/>
    <w:rsid w:val="00BF757E"/>
    <w:rsid w:val="00BF7EAB"/>
    <w:rsid w:val="00C05DAF"/>
    <w:rsid w:val="00C12831"/>
    <w:rsid w:val="00C24510"/>
    <w:rsid w:val="00C33784"/>
    <w:rsid w:val="00C377FD"/>
    <w:rsid w:val="00C405D3"/>
    <w:rsid w:val="00C44BC9"/>
    <w:rsid w:val="00C45A21"/>
    <w:rsid w:val="00C547F3"/>
    <w:rsid w:val="00C571BE"/>
    <w:rsid w:val="00C61174"/>
    <w:rsid w:val="00C65C8C"/>
    <w:rsid w:val="00C72067"/>
    <w:rsid w:val="00C96135"/>
    <w:rsid w:val="00CB77EB"/>
    <w:rsid w:val="00CD3BB8"/>
    <w:rsid w:val="00CD41DA"/>
    <w:rsid w:val="00CD4EEC"/>
    <w:rsid w:val="00CE17F7"/>
    <w:rsid w:val="00CE2038"/>
    <w:rsid w:val="00CE3020"/>
    <w:rsid w:val="00D01D96"/>
    <w:rsid w:val="00D124B4"/>
    <w:rsid w:val="00D23B9D"/>
    <w:rsid w:val="00D2598B"/>
    <w:rsid w:val="00D304B1"/>
    <w:rsid w:val="00D310FD"/>
    <w:rsid w:val="00D31FB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C1000"/>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85575"/>
    <w:rsid w:val="00E905F7"/>
    <w:rsid w:val="00E95408"/>
    <w:rsid w:val="00EA61D0"/>
    <w:rsid w:val="00EA738A"/>
    <w:rsid w:val="00EC1591"/>
    <w:rsid w:val="00EC263C"/>
    <w:rsid w:val="00EC3037"/>
    <w:rsid w:val="00EC6415"/>
    <w:rsid w:val="00EF47E9"/>
    <w:rsid w:val="00EF48A4"/>
    <w:rsid w:val="00F0547A"/>
    <w:rsid w:val="00F0691D"/>
    <w:rsid w:val="00F0725B"/>
    <w:rsid w:val="00F145A3"/>
    <w:rsid w:val="00F15086"/>
    <w:rsid w:val="00F16D5D"/>
    <w:rsid w:val="00F172B1"/>
    <w:rsid w:val="00F176B5"/>
    <w:rsid w:val="00F20B14"/>
    <w:rsid w:val="00F33AA8"/>
    <w:rsid w:val="00F34792"/>
    <w:rsid w:val="00F3732D"/>
    <w:rsid w:val="00F40FA4"/>
    <w:rsid w:val="00F462E5"/>
    <w:rsid w:val="00F46FD3"/>
    <w:rsid w:val="00F51223"/>
    <w:rsid w:val="00F52FD7"/>
    <w:rsid w:val="00FA6F24"/>
    <w:rsid w:val="00FA7E8A"/>
    <w:rsid w:val="00FB22D0"/>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r="http://schemas.openxmlformats.org/officeDocument/2006/relationships" xmlns:w="http://schemas.openxmlformats.org/wordprocessingml/2006/main">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E6423B-FCDF-4CCB-9CA4-A0B6540CA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1564</Words>
  <Characters>9234</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2019-12-03T09:44:00Z</dcterms:created>
  <dcterms:modified xsi:type="dcterms:W3CDTF">2019-12-03T09:44:00Z</dcterms:modified>
</cp:coreProperties>
</file>